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5147585" w14:textId="5C918A1D" w:rsidR="008868AE" w:rsidRDefault="0056029C" w:rsidP="008868AE">
      <w:pPr>
        <w:spacing w:before="120"/>
        <w:jc w:val="both"/>
        <w:rPr>
          <w:ins w:id="17" w:author="Piotr Wojtas" w:date="2022-10-18T06:20:00Z"/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8868AE">
        <w:rPr>
          <w:rFonts w:ascii="Cambria" w:hAnsi="Cambria" w:cs="Arial"/>
          <w:b/>
          <w:i/>
          <w:iCs/>
          <w:sz w:val="22"/>
          <w:szCs w:val="22"/>
        </w:rPr>
        <w:t xml:space="preserve">„Wykonywanie usług z zakresu gospodarki leśnej na terenie Nadleśnictwa </w:t>
      </w:r>
      <w:r w:rsidR="008868AE" w:rsidRPr="008868AE">
        <w:rPr>
          <w:rFonts w:ascii="Cambria" w:hAnsi="Cambria" w:cs="Arial"/>
          <w:b/>
          <w:i/>
          <w:iCs/>
          <w:sz w:val="22"/>
          <w:szCs w:val="22"/>
        </w:rPr>
        <w:t xml:space="preserve">Chojnów </w:t>
      </w:r>
      <w:r w:rsidRPr="008868AE">
        <w:rPr>
          <w:rFonts w:ascii="Cambria" w:hAnsi="Cambria" w:cs="Arial"/>
          <w:b/>
          <w:i/>
          <w:iCs/>
          <w:sz w:val="22"/>
          <w:szCs w:val="22"/>
        </w:rPr>
        <w:t xml:space="preserve">w roku </w:t>
      </w:r>
      <w:r w:rsidR="008868AE" w:rsidRPr="008868AE">
        <w:rPr>
          <w:rFonts w:ascii="Cambria" w:hAnsi="Cambria" w:cs="Arial"/>
          <w:b/>
          <w:i/>
          <w:iCs/>
          <w:sz w:val="22"/>
          <w:szCs w:val="22"/>
        </w:rPr>
        <w:t>2023</w:t>
      </w:r>
      <w:r w:rsidR="008868AE" w:rsidRPr="008868AE">
        <w:rPr>
          <w:rFonts w:ascii="Cambria" w:hAnsi="Cambria" w:cs="Arial"/>
          <w:b/>
          <w:i/>
          <w:iCs/>
          <w:sz w:val="22"/>
          <w:szCs w:val="22"/>
        </w:rPr>
        <w:t xml:space="preserve">” </w:t>
      </w:r>
      <w:r w:rsidRPr="008868AE">
        <w:rPr>
          <w:rFonts w:ascii="Cambria" w:hAnsi="Cambria" w:cs="Arial"/>
          <w:b/>
          <w:i/>
          <w:iCs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</w:t>
      </w:r>
      <w:r w:rsidR="008868AE">
        <w:rPr>
          <w:rFonts w:ascii="Cambria" w:hAnsi="Cambria" w:cs="Arial"/>
          <w:bCs/>
          <w:sz w:val="22"/>
          <w:szCs w:val="22"/>
        </w:rPr>
        <w:t>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</w:t>
      </w:r>
      <w:ins w:id="18" w:author="Piotr Wojtas" w:date="2022-10-18T06:17:00Z">
        <w:r w:rsidR="008868AE">
          <w:rPr>
            <w:rFonts w:ascii="Cambria" w:hAnsi="Cambria" w:cs="Arial"/>
            <w:bCs/>
            <w:sz w:val="22"/>
            <w:szCs w:val="22"/>
          </w:rPr>
          <w:t xml:space="preserve"> </w:t>
        </w:r>
      </w:ins>
    </w:p>
    <w:p w14:paraId="09BD9BC3" w14:textId="77777777" w:rsidR="008868AE" w:rsidRDefault="005D4C35" w:rsidP="00ED3171">
      <w:pPr>
        <w:spacing w:before="120"/>
        <w:jc w:val="both"/>
        <w:rPr>
          <w:ins w:id="19" w:author="Piotr Wojtas" w:date="2022-10-18T06:19:00Z"/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</w:t>
      </w:r>
    </w:p>
    <w:p w14:paraId="60282C10" w14:textId="77777777" w:rsidR="008868AE" w:rsidRDefault="005D4C35" w:rsidP="00ED3171">
      <w:pPr>
        <w:spacing w:before="120"/>
        <w:jc w:val="both"/>
        <w:rPr>
          <w:ins w:id="20" w:author="Piotr Wojtas" w:date="2022-10-18T06:19:00Z"/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</w:p>
    <w:p w14:paraId="189B2972" w14:textId="0E2FF073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84164" w14:textId="77777777" w:rsidR="00261516" w:rsidRDefault="00261516">
      <w:r>
        <w:separator/>
      </w:r>
    </w:p>
  </w:endnote>
  <w:endnote w:type="continuationSeparator" w:id="0">
    <w:p w14:paraId="2E7E4479" w14:textId="77777777" w:rsidR="00261516" w:rsidRDefault="00261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26496" w14:textId="77777777" w:rsidR="00261516" w:rsidRDefault="00261516">
      <w:r>
        <w:separator/>
      </w:r>
    </w:p>
  </w:footnote>
  <w:footnote w:type="continuationSeparator" w:id="0">
    <w:p w14:paraId="2CE25B5B" w14:textId="77777777" w:rsidR="00261516" w:rsidRDefault="00261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otr Wojtas">
    <w15:presenceInfo w15:providerId="AD" w15:userId="S-1-5-21-1258824510-3303949563-3469234235-545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1FEE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1516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8AE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3</cp:revision>
  <cp:lastPrinted>2017-05-23T10:32:00Z</cp:lastPrinted>
  <dcterms:created xsi:type="dcterms:W3CDTF">2022-10-18T04:21:00Z</dcterms:created>
  <dcterms:modified xsi:type="dcterms:W3CDTF">2022-10-18T04:23:00Z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